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62C" w:rsidRDefault="009F462C"/>
    <w:p w:rsidR="009F462C" w:rsidRPr="007140F4" w:rsidRDefault="009F462C" w:rsidP="009F462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>
        <w:rPr>
          <w:rFonts w:cs="Arial"/>
          <w:b/>
          <w:bCs/>
          <w:sz w:val="40"/>
          <w:szCs w:val="40"/>
          <w:lang w:eastAsia="es-ES"/>
        </w:rPr>
        <w:t>AN</w:t>
      </w:r>
      <w:r w:rsidRPr="25155C19">
        <w:rPr>
          <w:rFonts w:cs="Arial"/>
          <w:b/>
          <w:bCs/>
          <w:sz w:val="40"/>
          <w:szCs w:val="40"/>
          <w:lang w:eastAsia="es-ES"/>
        </w:rPr>
        <w:t>EX</w:t>
      </w:r>
      <w:r>
        <w:rPr>
          <w:rFonts w:cs="Arial"/>
          <w:b/>
          <w:bCs/>
          <w:sz w:val="40"/>
          <w:szCs w:val="40"/>
          <w:lang w:eastAsia="es-ES"/>
        </w:rPr>
        <w:t>O</w:t>
      </w:r>
      <w:r w:rsidRPr="25155C19">
        <w:rPr>
          <w:rFonts w:cs="Arial"/>
          <w:b/>
          <w:bCs/>
          <w:sz w:val="40"/>
          <w:szCs w:val="40"/>
          <w:lang w:eastAsia="es-ES"/>
        </w:rPr>
        <w:t xml:space="preserve"> 11</w:t>
      </w:r>
    </w:p>
    <w:p w:rsidR="009F462C" w:rsidRPr="007140F4" w:rsidRDefault="009F462C" w:rsidP="009F462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>
        <w:rPr>
          <w:rFonts w:cs="Arial"/>
          <w:b/>
          <w:sz w:val="40"/>
          <w:lang w:eastAsia="es-ES"/>
        </w:rPr>
        <w:t>COMPROMI</w:t>
      </w:r>
      <w:r w:rsidRPr="007140F4">
        <w:rPr>
          <w:rFonts w:cs="Arial"/>
          <w:b/>
          <w:sz w:val="40"/>
          <w:lang w:eastAsia="es-ES"/>
        </w:rPr>
        <w:t>S</w:t>
      </w:r>
      <w:r>
        <w:rPr>
          <w:rFonts w:cs="Arial"/>
          <w:b/>
          <w:sz w:val="40"/>
          <w:lang w:eastAsia="es-ES"/>
        </w:rPr>
        <w:t>O</w:t>
      </w:r>
      <w:r w:rsidRPr="007140F4">
        <w:rPr>
          <w:rFonts w:cs="Arial"/>
          <w:b/>
          <w:sz w:val="40"/>
          <w:lang w:eastAsia="es-ES"/>
        </w:rPr>
        <w:t xml:space="preserve"> UTE</w:t>
      </w:r>
    </w:p>
    <w:p w:rsidR="00376D71" w:rsidRDefault="00376D71" w:rsidP="009824D0">
      <w:pPr>
        <w:autoSpaceDE w:val="0"/>
        <w:autoSpaceDN w:val="0"/>
        <w:adjustRightInd w:val="0"/>
        <w:spacing w:after="0" w:line="240" w:lineRule="auto"/>
        <w:jc w:val="both"/>
      </w:pPr>
    </w:p>
    <w:p w:rsidR="009824D0" w:rsidRPr="008821E2" w:rsidRDefault="009F462C" w:rsidP="009824D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lang w:val="es-ES"/>
        </w:rPr>
      </w:pPr>
      <w:bookmarkStart w:id="0" w:name="_GoBack"/>
      <w:bookmarkEnd w:id="0"/>
      <w:r>
        <w:t xml:space="preserve">Número de </w:t>
      </w:r>
      <w:proofErr w:type="spellStart"/>
      <w:r>
        <w:t>expediente</w:t>
      </w:r>
      <w:proofErr w:type="spellEnd"/>
      <w:r>
        <w:t xml:space="preserve">: </w:t>
      </w:r>
      <w:r w:rsidR="009824D0" w:rsidRPr="008821E2">
        <w:rPr>
          <w:rFonts w:ascii="Calibri" w:hAnsi="Calibri" w:cs="Calibri"/>
          <w:b/>
          <w:lang w:val="es-ES"/>
        </w:rPr>
        <w:t>CS/AH01/1101446911/25/PSS</w:t>
      </w:r>
    </w:p>
    <w:p w:rsidR="00376D71" w:rsidRDefault="00376D71" w:rsidP="009F462C">
      <w:pPr>
        <w:jc w:val="both"/>
      </w:pPr>
    </w:p>
    <w:p w:rsidR="009F462C" w:rsidRDefault="009F462C" w:rsidP="009F462C">
      <w:pPr>
        <w:jc w:val="both"/>
      </w:pPr>
      <w:r>
        <w:t xml:space="preserve">El/la </w:t>
      </w:r>
      <w:proofErr w:type="spellStart"/>
      <w:r>
        <w:t>señor</w:t>
      </w:r>
      <w:proofErr w:type="spellEnd"/>
      <w:r>
        <w:t>/a [</w:t>
      </w:r>
      <w:r w:rsidRPr="009F462C">
        <w:rPr>
          <w:color w:val="ED7D31" w:themeColor="accent2"/>
        </w:rPr>
        <w:t xml:space="preserve">Nombre del </w:t>
      </w:r>
      <w:proofErr w:type="spellStart"/>
      <w:r w:rsidRPr="009F462C">
        <w:rPr>
          <w:color w:val="ED7D31" w:themeColor="accent2"/>
        </w:rPr>
        <w:t>apoderado</w:t>
      </w:r>
      <w:proofErr w:type="spellEnd"/>
      <w:r w:rsidRPr="009F462C">
        <w:rPr>
          <w:color w:val="ED7D31" w:themeColor="accent2"/>
        </w:rPr>
        <w:t>/</w:t>
      </w:r>
      <w:proofErr w:type="spellStart"/>
      <w:r w:rsidRPr="009F462C">
        <w:rPr>
          <w:color w:val="ED7D31" w:themeColor="accent2"/>
        </w:rPr>
        <w:t>representante</w:t>
      </w:r>
      <w:proofErr w:type="spellEnd"/>
      <w:r w:rsidRPr="009F462C">
        <w:rPr>
          <w:color w:val="ED7D31" w:themeColor="accent2"/>
        </w:rPr>
        <w:t xml:space="preserve">], </w:t>
      </w:r>
      <w:r>
        <w:t>con DNI núm. [</w:t>
      </w:r>
      <w:r w:rsidRPr="009F462C">
        <w:rPr>
          <w:color w:val="ED7D31" w:themeColor="accent2"/>
        </w:rPr>
        <w:t xml:space="preserve">DNI del </w:t>
      </w:r>
      <w:proofErr w:type="spellStart"/>
      <w:r w:rsidRPr="009F462C">
        <w:rPr>
          <w:color w:val="ED7D31" w:themeColor="accent2"/>
        </w:rPr>
        <w:t>representante</w:t>
      </w:r>
      <w:proofErr w:type="spellEnd"/>
      <w:r w:rsidRPr="009F462C">
        <w:rPr>
          <w:color w:val="ED7D31" w:themeColor="accent2"/>
        </w:rPr>
        <w:t>]</w:t>
      </w:r>
      <w:r>
        <w:t>, en [</w:t>
      </w:r>
      <w:r w:rsidRPr="009F462C">
        <w:rPr>
          <w:color w:val="ED7D31" w:themeColor="accent2"/>
        </w:rPr>
        <w:t xml:space="preserve">nombre </w:t>
      </w:r>
      <w:proofErr w:type="spellStart"/>
      <w:r w:rsidRPr="009F462C">
        <w:rPr>
          <w:color w:val="ED7D31" w:themeColor="accent2"/>
        </w:rPr>
        <w:t>propio</w:t>
      </w:r>
      <w:proofErr w:type="spellEnd"/>
      <w:r w:rsidRPr="009F462C">
        <w:rPr>
          <w:color w:val="ED7D31" w:themeColor="accent2"/>
        </w:rPr>
        <w:t xml:space="preserve"> / en nombre y </w:t>
      </w:r>
      <w:proofErr w:type="spellStart"/>
      <w:r w:rsidRPr="009F462C">
        <w:rPr>
          <w:color w:val="ED7D31" w:themeColor="accent2"/>
        </w:rPr>
        <w:t>representación</w:t>
      </w:r>
      <w:proofErr w:type="spellEnd"/>
      <w:r>
        <w:t>] de la empresa [</w:t>
      </w:r>
      <w:proofErr w:type="spellStart"/>
      <w:r w:rsidRPr="009F462C">
        <w:rPr>
          <w:color w:val="ED7D31" w:themeColor="accent2"/>
        </w:rPr>
        <w:t>Razón</w:t>
      </w:r>
      <w:proofErr w:type="spellEnd"/>
      <w:r w:rsidRPr="009F462C">
        <w:rPr>
          <w:color w:val="ED7D31" w:themeColor="accent2"/>
        </w:rPr>
        <w:t xml:space="preserve"> social de la empresa</w:t>
      </w:r>
      <w:r>
        <w:t>], con CIF [</w:t>
      </w:r>
      <w:r w:rsidRPr="009F462C">
        <w:rPr>
          <w:color w:val="ED7D31" w:themeColor="accent2"/>
        </w:rPr>
        <w:t xml:space="preserve">CIF de la empresa], </w:t>
      </w:r>
      <w:r>
        <w:t xml:space="preserve">y domicilio de la </w:t>
      </w:r>
      <w:proofErr w:type="spellStart"/>
      <w:r>
        <w:t>sede</w:t>
      </w:r>
      <w:proofErr w:type="spellEnd"/>
      <w:r>
        <w:t xml:space="preserve"> social en [</w:t>
      </w:r>
      <w:proofErr w:type="spellStart"/>
      <w:r w:rsidRPr="009F462C">
        <w:rPr>
          <w:color w:val="ED7D31" w:themeColor="accent2"/>
        </w:rPr>
        <w:t>Dirección</w:t>
      </w:r>
      <w:proofErr w:type="spellEnd"/>
      <w:r w:rsidRPr="009F462C">
        <w:rPr>
          <w:color w:val="ED7D31" w:themeColor="accent2"/>
        </w:rPr>
        <w:t xml:space="preserve">, </w:t>
      </w:r>
      <w:proofErr w:type="spellStart"/>
      <w:r w:rsidRPr="009F462C">
        <w:rPr>
          <w:color w:val="ED7D31" w:themeColor="accent2"/>
        </w:rPr>
        <w:t>código</w:t>
      </w:r>
      <w:proofErr w:type="spellEnd"/>
      <w:r w:rsidRPr="009F462C">
        <w:rPr>
          <w:color w:val="ED7D31" w:themeColor="accent2"/>
        </w:rPr>
        <w:t xml:space="preserve"> postal y </w:t>
      </w:r>
      <w:proofErr w:type="spellStart"/>
      <w:r w:rsidRPr="009F462C">
        <w:rPr>
          <w:color w:val="ED7D31" w:themeColor="accent2"/>
        </w:rPr>
        <w:t>población</w:t>
      </w:r>
      <w:proofErr w:type="spellEnd"/>
      <w:r>
        <w:t xml:space="preserve">], de la </w:t>
      </w:r>
      <w:proofErr w:type="spellStart"/>
      <w:r>
        <w:t>cual</w:t>
      </w:r>
      <w:proofErr w:type="spellEnd"/>
      <w:r>
        <w:t xml:space="preserve"> </w:t>
      </w:r>
      <w:proofErr w:type="spellStart"/>
      <w:r>
        <w:t>actúa</w:t>
      </w:r>
      <w:proofErr w:type="spellEnd"/>
      <w:r>
        <w:t xml:space="preserve"> en </w:t>
      </w:r>
      <w:proofErr w:type="spellStart"/>
      <w:r>
        <w:t>calidad</w:t>
      </w:r>
      <w:proofErr w:type="spellEnd"/>
      <w:r>
        <w:t xml:space="preserve"> de [</w:t>
      </w:r>
      <w:r w:rsidRPr="009F462C">
        <w:rPr>
          <w:color w:val="ED7D31" w:themeColor="accent2"/>
        </w:rPr>
        <w:t xml:space="preserve">administrador </w:t>
      </w:r>
      <w:proofErr w:type="spellStart"/>
      <w:r w:rsidRPr="009F462C">
        <w:rPr>
          <w:color w:val="ED7D31" w:themeColor="accent2"/>
        </w:rPr>
        <w:t>único</w:t>
      </w:r>
      <w:proofErr w:type="spellEnd"/>
      <w:r w:rsidRPr="009F462C">
        <w:rPr>
          <w:color w:val="ED7D31" w:themeColor="accent2"/>
        </w:rPr>
        <w:t xml:space="preserve">, </w:t>
      </w:r>
      <w:proofErr w:type="spellStart"/>
      <w:r w:rsidRPr="009F462C">
        <w:rPr>
          <w:color w:val="ED7D31" w:themeColor="accent2"/>
        </w:rPr>
        <w:t>solidario</w:t>
      </w:r>
      <w:proofErr w:type="spellEnd"/>
      <w:r w:rsidRPr="009F462C">
        <w:rPr>
          <w:color w:val="ED7D31" w:themeColor="accent2"/>
        </w:rPr>
        <w:t xml:space="preserve"> o </w:t>
      </w:r>
      <w:proofErr w:type="spellStart"/>
      <w:r w:rsidRPr="009F462C">
        <w:rPr>
          <w:color w:val="ED7D31" w:themeColor="accent2"/>
        </w:rPr>
        <w:t>mancomunado</w:t>
      </w:r>
      <w:proofErr w:type="spellEnd"/>
      <w:r w:rsidRPr="009F462C">
        <w:rPr>
          <w:color w:val="ED7D31" w:themeColor="accent2"/>
        </w:rPr>
        <w:t xml:space="preserve">, o </w:t>
      </w:r>
      <w:proofErr w:type="spellStart"/>
      <w:r w:rsidRPr="009F462C">
        <w:rPr>
          <w:color w:val="ED7D31" w:themeColor="accent2"/>
        </w:rPr>
        <w:t>apoderado</w:t>
      </w:r>
      <w:proofErr w:type="spellEnd"/>
      <w:r w:rsidRPr="009F462C">
        <w:rPr>
          <w:color w:val="ED7D31" w:themeColor="accent2"/>
        </w:rPr>
        <w:t xml:space="preserve"> </w:t>
      </w:r>
      <w:proofErr w:type="spellStart"/>
      <w:r w:rsidRPr="009F462C">
        <w:rPr>
          <w:color w:val="ED7D31" w:themeColor="accent2"/>
        </w:rPr>
        <w:t>solidario</w:t>
      </w:r>
      <w:proofErr w:type="spellEnd"/>
      <w:r w:rsidRPr="009F462C">
        <w:rPr>
          <w:color w:val="ED7D31" w:themeColor="accent2"/>
        </w:rPr>
        <w:t xml:space="preserve"> o </w:t>
      </w:r>
      <w:proofErr w:type="spellStart"/>
      <w:r w:rsidRPr="009F462C">
        <w:rPr>
          <w:color w:val="ED7D31" w:themeColor="accent2"/>
        </w:rPr>
        <w:t>mancomunado</w:t>
      </w:r>
      <w:proofErr w:type="spellEnd"/>
      <w:r>
        <w:t xml:space="preserve">], </w:t>
      </w:r>
      <w:proofErr w:type="spellStart"/>
      <w:r>
        <w:t>según</w:t>
      </w:r>
      <w:proofErr w:type="spellEnd"/>
      <w:r>
        <w:t xml:space="preserve"> </w:t>
      </w:r>
      <w:proofErr w:type="spellStart"/>
      <w:r>
        <w:t>escritura</w:t>
      </w:r>
      <w:proofErr w:type="spellEnd"/>
      <w:r>
        <w:t xml:space="preserve"> pública </w:t>
      </w:r>
      <w:proofErr w:type="spellStart"/>
      <w:r>
        <w:t>otorgada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el </w:t>
      </w:r>
      <w:proofErr w:type="spellStart"/>
      <w:r>
        <w:t>Notario</w:t>
      </w:r>
      <w:proofErr w:type="spellEnd"/>
      <w:r>
        <w:t xml:space="preserve"> de [</w:t>
      </w:r>
      <w:r w:rsidRPr="009F462C">
        <w:rPr>
          <w:color w:val="ED7D31" w:themeColor="accent2"/>
        </w:rPr>
        <w:t>Ciudad</w:t>
      </w:r>
      <w:r>
        <w:t xml:space="preserve">], </w:t>
      </w:r>
      <w:proofErr w:type="spellStart"/>
      <w:r>
        <w:t>señor</w:t>
      </w:r>
      <w:proofErr w:type="spellEnd"/>
      <w:r>
        <w:t xml:space="preserve"> [</w:t>
      </w:r>
      <w:r w:rsidRPr="009F462C">
        <w:rPr>
          <w:color w:val="ED7D31" w:themeColor="accent2"/>
        </w:rPr>
        <w:t xml:space="preserve">Nombre del </w:t>
      </w:r>
      <w:proofErr w:type="spellStart"/>
      <w:r w:rsidRPr="009F462C">
        <w:rPr>
          <w:color w:val="ED7D31" w:themeColor="accent2"/>
        </w:rPr>
        <w:t>notario</w:t>
      </w:r>
      <w:proofErr w:type="spellEnd"/>
      <w:r>
        <w:t xml:space="preserve">], en </w:t>
      </w:r>
      <w:proofErr w:type="spellStart"/>
      <w:r>
        <w:t>fecha</w:t>
      </w:r>
      <w:proofErr w:type="spellEnd"/>
      <w:r>
        <w:t xml:space="preserve"> [</w:t>
      </w:r>
      <w:proofErr w:type="spellStart"/>
      <w:r w:rsidRPr="009F462C">
        <w:rPr>
          <w:color w:val="ED7D31" w:themeColor="accent2"/>
        </w:rPr>
        <w:t>Fecha</w:t>
      </w:r>
      <w:proofErr w:type="spellEnd"/>
      <w:r w:rsidRPr="009F462C">
        <w:rPr>
          <w:color w:val="ED7D31" w:themeColor="accent2"/>
        </w:rPr>
        <w:t xml:space="preserve"> del </w:t>
      </w:r>
      <w:proofErr w:type="spellStart"/>
      <w:r w:rsidRPr="009F462C">
        <w:rPr>
          <w:color w:val="ED7D31" w:themeColor="accent2"/>
        </w:rPr>
        <w:t>apoderamiento</w:t>
      </w:r>
      <w:proofErr w:type="spellEnd"/>
      <w:r>
        <w:t xml:space="preserve">] y número de </w:t>
      </w:r>
      <w:proofErr w:type="spellStart"/>
      <w:r>
        <w:t>protocolo</w:t>
      </w:r>
      <w:proofErr w:type="spellEnd"/>
      <w:r>
        <w:t xml:space="preserve"> [</w:t>
      </w:r>
      <w:r w:rsidRPr="009F462C">
        <w:rPr>
          <w:color w:val="ED7D31" w:themeColor="accent2"/>
        </w:rPr>
        <w:t xml:space="preserve">núm. </w:t>
      </w:r>
      <w:proofErr w:type="spellStart"/>
      <w:r w:rsidRPr="009F462C">
        <w:rPr>
          <w:color w:val="ED7D31" w:themeColor="accent2"/>
        </w:rPr>
        <w:t>escritura</w:t>
      </w:r>
      <w:proofErr w:type="spellEnd"/>
      <w:r w:rsidRPr="009F462C">
        <w:rPr>
          <w:color w:val="ED7D31" w:themeColor="accent2"/>
        </w:rPr>
        <w:t xml:space="preserve"> de </w:t>
      </w:r>
      <w:proofErr w:type="spellStart"/>
      <w:r w:rsidRPr="009F462C">
        <w:rPr>
          <w:color w:val="ED7D31" w:themeColor="accent2"/>
        </w:rPr>
        <w:t>poderes</w:t>
      </w:r>
      <w:proofErr w:type="spellEnd"/>
      <w:r>
        <w:t>],</w:t>
      </w:r>
    </w:p>
    <w:p w:rsidR="009F462C" w:rsidRPr="009F462C" w:rsidRDefault="009F462C" w:rsidP="009824D0">
      <w:pPr>
        <w:tabs>
          <w:tab w:val="center" w:pos="4252"/>
        </w:tabs>
        <w:jc w:val="both"/>
        <w:rPr>
          <w:b/>
        </w:rPr>
      </w:pPr>
      <w:r w:rsidRPr="009F462C">
        <w:rPr>
          <w:b/>
        </w:rPr>
        <w:t>Declara:</w:t>
      </w:r>
      <w:r w:rsidR="009824D0">
        <w:rPr>
          <w:b/>
        </w:rPr>
        <w:tab/>
      </w:r>
    </w:p>
    <w:p w:rsidR="009F462C" w:rsidRDefault="009F462C" w:rsidP="009F462C">
      <w:pPr>
        <w:jc w:val="both"/>
      </w:pPr>
      <w:r>
        <w:t xml:space="preserve">Que, de </w:t>
      </w:r>
      <w:proofErr w:type="spellStart"/>
      <w:r>
        <w:t>conformidad</w:t>
      </w:r>
      <w:proofErr w:type="spellEnd"/>
      <w:r>
        <w:t xml:space="preserve"> con el </w:t>
      </w:r>
      <w:proofErr w:type="spellStart"/>
      <w:r>
        <w:t>artículo</w:t>
      </w:r>
      <w:proofErr w:type="spellEnd"/>
      <w:r>
        <w:t xml:space="preserve"> 69 de la </w:t>
      </w:r>
      <w:proofErr w:type="spellStart"/>
      <w:r>
        <w:t>Ley</w:t>
      </w:r>
      <w:proofErr w:type="spellEnd"/>
      <w:r>
        <w:t xml:space="preserve"> 9/2017, de 8 de </w:t>
      </w:r>
      <w:proofErr w:type="spellStart"/>
      <w:r>
        <w:t>noviembre</w:t>
      </w:r>
      <w:proofErr w:type="spellEnd"/>
      <w:r>
        <w:t xml:space="preserve">, de </w:t>
      </w:r>
      <w:proofErr w:type="spellStart"/>
      <w:r>
        <w:t>contratos</w:t>
      </w:r>
      <w:proofErr w:type="spellEnd"/>
      <w:r>
        <w:t xml:space="preserve"> del sector </w:t>
      </w:r>
      <w:proofErr w:type="spellStart"/>
      <w:r>
        <w:t>público</w:t>
      </w:r>
      <w:proofErr w:type="spellEnd"/>
      <w:r>
        <w:t xml:space="preserve">, las </w:t>
      </w:r>
      <w:proofErr w:type="spellStart"/>
      <w:r>
        <w:t>empresas</w:t>
      </w:r>
      <w:proofErr w:type="spellEnd"/>
      <w:r>
        <w:t xml:space="preserve"> que </w:t>
      </w:r>
      <w:proofErr w:type="spellStart"/>
      <w:r>
        <w:t>firman</w:t>
      </w:r>
      <w:proofErr w:type="spellEnd"/>
      <w:r>
        <w:t xml:space="preserve"> este documento </w:t>
      </w:r>
      <w:proofErr w:type="spellStart"/>
      <w:r>
        <w:t>declaran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voluntad</w:t>
      </w:r>
      <w:proofErr w:type="spellEnd"/>
      <w:r>
        <w:t xml:space="preserve"> de </w:t>
      </w:r>
      <w:proofErr w:type="spellStart"/>
      <w:r>
        <w:t>concurrir</w:t>
      </w:r>
      <w:proofErr w:type="spellEnd"/>
      <w:r>
        <w:t xml:space="preserve"> </w:t>
      </w:r>
      <w:proofErr w:type="spellStart"/>
      <w:r>
        <w:t>integradas</w:t>
      </w:r>
      <w:proofErr w:type="spellEnd"/>
      <w:r>
        <w:t xml:space="preserve"> en una UTE a esta </w:t>
      </w:r>
      <w:proofErr w:type="spellStart"/>
      <w:r>
        <w:t>licitación</w:t>
      </w:r>
      <w:proofErr w:type="spellEnd"/>
      <w:r>
        <w:t>.</w:t>
      </w:r>
    </w:p>
    <w:p w:rsidR="009F462C" w:rsidRDefault="009F462C" w:rsidP="009F462C">
      <w:pPr>
        <w:jc w:val="both"/>
      </w:pPr>
      <w:r>
        <w:t xml:space="preserve">A tal </w:t>
      </w:r>
      <w:proofErr w:type="spellStart"/>
      <w:r>
        <w:t>efecto</w:t>
      </w:r>
      <w:proofErr w:type="spellEnd"/>
      <w:r>
        <w:t xml:space="preserve">, </w:t>
      </w:r>
      <w:proofErr w:type="spellStart"/>
      <w:r>
        <w:t>designan</w:t>
      </w:r>
      <w:proofErr w:type="spellEnd"/>
      <w:r>
        <w:t xml:space="preserve"> </w:t>
      </w:r>
      <w:proofErr w:type="spellStart"/>
      <w:r>
        <w:t>representante</w:t>
      </w:r>
      <w:proofErr w:type="spellEnd"/>
      <w:r>
        <w:t xml:space="preserve"> de la UTE a:</w:t>
      </w:r>
    </w:p>
    <w:p w:rsidR="009F462C" w:rsidRDefault="009F462C" w:rsidP="009F462C">
      <w:pPr>
        <w:spacing w:after="0" w:line="240" w:lineRule="auto"/>
        <w:jc w:val="both"/>
      </w:pPr>
      <w:r>
        <w:t xml:space="preserve">Nombre y </w:t>
      </w:r>
      <w:proofErr w:type="spellStart"/>
      <w:r>
        <w:t>apellidos</w:t>
      </w:r>
      <w:proofErr w:type="spellEnd"/>
    </w:p>
    <w:p w:rsidR="009F462C" w:rsidRDefault="009F462C" w:rsidP="009F462C">
      <w:pPr>
        <w:spacing w:after="0" w:line="240" w:lineRule="auto"/>
        <w:jc w:val="both"/>
      </w:pPr>
      <w:proofErr w:type="spellStart"/>
      <w:r>
        <w:t>Teléfono</w:t>
      </w:r>
      <w:proofErr w:type="spellEnd"/>
    </w:p>
    <w:p w:rsidR="009F462C" w:rsidRDefault="009F462C" w:rsidP="009F462C">
      <w:pPr>
        <w:spacing w:after="0" w:line="240" w:lineRule="auto"/>
        <w:jc w:val="both"/>
      </w:pPr>
      <w:proofErr w:type="spellStart"/>
      <w:r>
        <w:t>Correo</w:t>
      </w:r>
      <w:proofErr w:type="spellEnd"/>
      <w:r>
        <w:t xml:space="preserve"> </w:t>
      </w:r>
      <w:proofErr w:type="spellStart"/>
      <w:r>
        <w:t>electrónico</w:t>
      </w:r>
      <w:proofErr w:type="spellEnd"/>
    </w:p>
    <w:p w:rsidR="009F462C" w:rsidRDefault="009F462C" w:rsidP="009F462C">
      <w:pPr>
        <w:spacing w:after="0" w:line="240" w:lineRule="auto"/>
        <w:jc w:val="both"/>
      </w:pPr>
      <w:r>
        <w:t>Domicilio</w:t>
      </w:r>
    </w:p>
    <w:p w:rsidR="009F462C" w:rsidRDefault="009F462C" w:rsidP="009F462C">
      <w:pPr>
        <w:jc w:val="both"/>
      </w:pPr>
      <w:r>
        <w:t xml:space="preserve">Que los </w:t>
      </w:r>
      <w:proofErr w:type="spellStart"/>
      <w:r>
        <w:t>datos</w:t>
      </w:r>
      <w:proofErr w:type="spellEnd"/>
      <w:r>
        <w:t xml:space="preserve"> y </w:t>
      </w:r>
      <w:proofErr w:type="spellStart"/>
      <w:r>
        <w:t>participación</w:t>
      </w:r>
      <w:proofErr w:type="spellEnd"/>
      <w:r>
        <w:t xml:space="preserve"> de cada una de </w:t>
      </w:r>
      <w:proofErr w:type="spellStart"/>
      <w:r>
        <w:t>ellas</w:t>
      </w:r>
      <w:proofErr w:type="spellEnd"/>
      <w:r>
        <w:t xml:space="preserve"> son:</w:t>
      </w:r>
    </w:p>
    <w:p w:rsidR="009F462C" w:rsidRDefault="009F462C" w:rsidP="009F462C">
      <w:pPr>
        <w:spacing w:after="0" w:line="240" w:lineRule="auto"/>
        <w:jc w:val="both"/>
      </w:pPr>
      <w:proofErr w:type="spellStart"/>
      <w:r>
        <w:t>Denominación</w:t>
      </w:r>
      <w:proofErr w:type="spellEnd"/>
      <w:r>
        <w:t xml:space="preserve"> empresa 1:</w:t>
      </w:r>
    </w:p>
    <w:p w:rsidR="009F462C" w:rsidRDefault="009F462C" w:rsidP="009F462C">
      <w:pPr>
        <w:spacing w:after="0" w:line="240" w:lineRule="auto"/>
        <w:jc w:val="both"/>
      </w:pPr>
      <w:r>
        <w:t>NIF: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% </w:t>
      </w:r>
      <w:proofErr w:type="spellStart"/>
      <w:r>
        <w:t>Participación</w:t>
      </w:r>
      <w:proofErr w:type="spellEnd"/>
      <w:r>
        <w:t xml:space="preserve"> en la UTE: </w:t>
      </w:r>
    </w:p>
    <w:p w:rsidR="009F462C" w:rsidRDefault="009F462C" w:rsidP="009F462C">
      <w:pPr>
        <w:spacing w:after="0" w:line="240" w:lineRule="auto"/>
        <w:jc w:val="both"/>
      </w:pPr>
      <w:proofErr w:type="spellStart"/>
      <w:r>
        <w:t>Representante</w:t>
      </w:r>
      <w:proofErr w:type="spellEnd"/>
      <w:r>
        <w:t xml:space="preserve">: </w:t>
      </w:r>
    </w:p>
    <w:p w:rsidR="009F462C" w:rsidRDefault="009F462C" w:rsidP="009F462C">
      <w:pPr>
        <w:spacing w:after="0" w:line="240" w:lineRule="auto"/>
        <w:jc w:val="both"/>
      </w:pPr>
      <w:r>
        <w:t xml:space="preserve">Domicilio: </w:t>
      </w:r>
    </w:p>
    <w:p w:rsidR="009F462C" w:rsidRDefault="009F462C" w:rsidP="009F462C">
      <w:pPr>
        <w:spacing w:after="0" w:line="240" w:lineRule="auto"/>
        <w:jc w:val="both"/>
      </w:pPr>
    </w:p>
    <w:p w:rsidR="009F462C" w:rsidRDefault="009F462C" w:rsidP="009F462C">
      <w:pPr>
        <w:spacing w:after="0" w:line="240" w:lineRule="auto"/>
        <w:jc w:val="both"/>
      </w:pPr>
      <w:proofErr w:type="spellStart"/>
      <w:r>
        <w:t>Denominación</w:t>
      </w:r>
      <w:proofErr w:type="spellEnd"/>
      <w:r>
        <w:t xml:space="preserve"> empresa 2:</w:t>
      </w:r>
    </w:p>
    <w:p w:rsidR="009F462C" w:rsidRDefault="009F462C" w:rsidP="009F462C">
      <w:pPr>
        <w:spacing w:after="0" w:line="240" w:lineRule="auto"/>
        <w:jc w:val="both"/>
      </w:pPr>
      <w:r>
        <w:t>NIF: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% </w:t>
      </w:r>
      <w:proofErr w:type="spellStart"/>
      <w:r>
        <w:t>Participación</w:t>
      </w:r>
      <w:proofErr w:type="spellEnd"/>
      <w:r>
        <w:t xml:space="preserve"> en la UTE: ________</w:t>
      </w:r>
    </w:p>
    <w:p w:rsidR="009F462C" w:rsidRDefault="009F462C" w:rsidP="009F462C">
      <w:pPr>
        <w:spacing w:after="0" w:line="240" w:lineRule="auto"/>
        <w:jc w:val="both"/>
      </w:pPr>
      <w:proofErr w:type="spellStart"/>
      <w:r>
        <w:t>Representante</w:t>
      </w:r>
      <w:proofErr w:type="spellEnd"/>
      <w:r>
        <w:t xml:space="preserve">: </w:t>
      </w:r>
    </w:p>
    <w:p w:rsidR="009F462C" w:rsidRDefault="009F462C" w:rsidP="009F462C">
      <w:pPr>
        <w:spacing w:after="0" w:line="240" w:lineRule="auto"/>
        <w:jc w:val="both"/>
      </w:pPr>
      <w:r>
        <w:t xml:space="preserve">Domicilio: </w:t>
      </w:r>
    </w:p>
    <w:p w:rsidR="009F462C" w:rsidRDefault="009F462C" w:rsidP="009F462C">
      <w:pPr>
        <w:jc w:val="both"/>
      </w:pPr>
    </w:p>
    <w:p w:rsidR="009F462C" w:rsidRDefault="009F462C" w:rsidP="009F462C">
      <w:pPr>
        <w:jc w:val="both"/>
      </w:pPr>
      <w:r>
        <w:t xml:space="preserve">Que en el </w:t>
      </w:r>
      <w:proofErr w:type="spellStart"/>
      <w:r>
        <w:t>supuesto</w:t>
      </w:r>
      <w:proofErr w:type="spellEnd"/>
      <w:r>
        <w:t xml:space="preserve"> de resultar </w:t>
      </w:r>
      <w:proofErr w:type="spellStart"/>
      <w:r>
        <w:t>adjudicatarios</w:t>
      </w:r>
      <w:proofErr w:type="spellEnd"/>
      <w:r>
        <w:t xml:space="preserve"> del </w:t>
      </w:r>
      <w:proofErr w:type="spellStart"/>
      <w:r>
        <w:t>contrato</w:t>
      </w:r>
      <w:proofErr w:type="spellEnd"/>
      <w:r>
        <w:t xml:space="preserve"> </w:t>
      </w:r>
      <w:proofErr w:type="spellStart"/>
      <w:r>
        <w:t>asumen</w:t>
      </w:r>
      <w:proofErr w:type="spellEnd"/>
      <w:r>
        <w:t xml:space="preserve"> el </w:t>
      </w:r>
      <w:proofErr w:type="spellStart"/>
      <w:r>
        <w:t>compromiso</w:t>
      </w:r>
      <w:proofErr w:type="spellEnd"/>
      <w:r>
        <w:t xml:space="preserve"> de </w:t>
      </w:r>
      <w:proofErr w:type="spellStart"/>
      <w:r>
        <w:t>constituirse</w:t>
      </w:r>
      <w:proofErr w:type="spellEnd"/>
      <w:r>
        <w:t xml:space="preserve"> </w:t>
      </w:r>
      <w:proofErr w:type="spellStart"/>
      <w:r>
        <w:t>formalmente</w:t>
      </w:r>
      <w:proofErr w:type="spellEnd"/>
      <w:r>
        <w:t xml:space="preserve"> en UTE.</w:t>
      </w:r>
    </w:p>
    <w:p w:rsidR="009F462C" w:rsidRDefault="009F462C" w:rsidP="009F462C">
      <w:pPr>
        <w:jc w:val="both"/>
      </w:pPr>
      <w:r>
        <w:t xml:space="preserve">Y para que </w:t>
      </w:r>
      <w:proofErr w:type="spellStart"/>
      <w:r>
        <w:t>conste</w:t>
      </w:r>
      <w:proofErr w:type="spellEnd"/>
      <w:r>
        <w:t xml:space="preserve">, firmo esta </w:t>
      </w:r>
      <w:proofErr w:type="spellStart"/>
      <w:r>
        <w:t>declaración</w:t>
      </w:r>
      <w:proofErr w:type="spellEnd"/>
      <w:r>
        <w:t xml:space="preserve"> responsable.</w:t>
      </w:r>
    </w:p>
    <w:p w:rsidR="009F462C" w:rsidRDefault="009F462C" w:rsidP="009F462C">
      <w:pPr>
        <w:jc w:val="both"/>
      </w:pPr>
      <w:r>
        <w:t>[</w:t>
      </w:r>
      <w:proofErr w:type="spellStart"/>
      <w:r>
        <w:t>Lugar</w:t>
      </w:r>
      <w:proofErr w:type="spellEnd"/>
      <w:r>
        <w:t xml:space="preserve"> y </w:t>
      </w:r>
      <w:proofErr w:type="spellStart"/>
      <w:r>
        <w:t>fecha</w:t>
      </w:r>
      <w:proofErr w:type="spellEnd"/>
      <w:r>
        <w:t>]</w:t>
      </w:r>
    </w:p>
    <w:p w:rsidR="009F462C" w:rsidRDefault="009F462C" w:rsidP="009F462C">
      <w:r>
        <w:t xml:space="preserve">[Firma </w:t>
      </w:r>
      <w:proofErr w:type="spellStart"/>
      <w:r>
        <w:t>electrónica</w:t>
      </w:r>
      <w:proofErr w:type="spellEnd"/>
      <w:r>
        <w:t xml:space="preserve"> del </w:t>
      </w:r>
      <w:proofErr w:type="spellStart"/>
      <w:r>
        <w:t>representante</w:t>
      </w:r>
      <w:proofErr w:type="spellEnd"/>
      <w:r>
        <w:t xml:space="preserve"> de la empresa]</w:t>
      </w:r>
    </w:p>
    <w:p w:rsidR="009F462C" w:rsidRDefault="009F462C"/>
    <w:sectPr w:rsidR="009F462C" w:rsidSect="009F46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62C" w:rsidRDefault="009F462C" w:rsidP="009F462C">
      <w:pPr>
        <w:spacing w:after="0" w:line="240" w:lineRule="auto"/>
      </w:pPr>
      <w:r>
        <w:separator/>
      </w:r>
    </w:p>
  </w:endnote>
  <w:endnote w:type="continuationSeparator" w:id="0">
    <w:p w:rsidR="009F462C" w:rsidRDefault="009F462C" w:rsidP="009F4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C17" w:rsidRDefault="00BF2C17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62C" w:rsidRDefault="009F462C" w:rsidP="009F462C">
    <w:pPr>
      <w:pStyle w:val="Peu"/>
      <w:ind w:left="-284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71D2028B" wp14:editId="20B88077">
          <wp:extent cx="1247775" cy="329274"/>
          <wp:effectExtent l="0" t="0" r="0" b="0"/>
          <wp:docPr id="22" name="Imatge 22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895" cy="3311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61251358" wp14:editId="6664070F">
          <wp:extent cx="1562100" cy="381000"/>
          <wp:effectExtent l="0" t="0" r="0" b="0"/>
          <wp:docPr id="23" name="Imatge 23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266FC077" wp14:editId="28374BEE">
          <wp:extent cx="1314450" cy="400050"/>
          <wp:effectExtent l="0" t="0" r="0" b="0"/>
          <wp:docPr id="24" name="Imatge 24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6C68B3DD" wp14:editId="07C90D4A">
          <wp:extent cx="1333500" cy="352425"/>
          <wp:effectExtent l="0" t="0" r="0" b="9525"/>
          <wp:docPr id="25" name="Imatge 25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462C" w:rsidRPr="001D105A" w:rsidRDefault="009F462C" w:rsidP="009F462C">
    <w:pPr>
      <w:pStyle w:val="Peu"/>
      <w:rPr>
        <w:rFonts w:ascii="Calibri Light" w:hAnsi="Calibri Light"/>
        <w:sz w:val="16"/>
      </w:rPr>
    </w:pPr>
  </w:p>
  <w:p w:rsidR="009F462C" w:rsidRDefault="009F462C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C17" w:rsidRDefault="00BF2C17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62C" w:rsidRDefault="009F462C" w:rsidP="009F462C">
      <w:pPr>
        <w:spacing w:after="0" w:line="240" w:lineRule="auto"/>
      </w:pPr>
      <w:r>
        <w:separator/>
      </w:r>
    </w:p>
  </w:footnote>
  <w:footnote w:type="continuationSeparator" w:id="0">
    <w:p w:rsidR="009F462C" w:rsidRDefault="009F462C" w:rsidP="009F4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C17" w:rsidRDefault="00BF2C1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62C" w:rsidRDefault="00BF2C17" w:rsidP="00BF2C17">
    <w:pPr>
      <w:pStyle w:val="Capalera"/>
      <w:jc w:val="right"/>
    </w:pPr>
    <w:ins w:id="1" w:author="Gomez Rodriguez, David" w:date="2025-09-18T10:18:00Z">
      <w:r w:rsidRPr="004F7A31">
        <w:rPr>
          <w:b/>
          <w:noProof/>
        </w:rPr>
        <w:drawing>
          <wp:inline distT="0" distB="0" distL="0" distR="0" wp14:anchorId="14509A8E" wp14:editId="7345E8A3">
            <wp:extent cx="1743075" cy="704850"/>
            <wp:effectExtent l="0" t="0" r="9525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C17" w:rsidRDefault="00BF2C17">
    <w:pPr>
      <w:pStyle w:val="Capaler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mez Rodriguez, David">
    <w15:presenceInfo w15:providerId="None" w15:userId="Gomez Rodriguez, Dav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62C"/>
    <w:rsid w:val="00376D71"/>
    <w:rsid w:val="004C49B8"/>
    <w:rsid w:val="00744D91"/>
    <w:rsid w:val="009824D0"/>
    <w:rsid w:val="009F462C"/>
    <w:rsid w:val="00BF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E48F1"/>
  <w15:chartTrackingRefBased/>
  <w15:docId w15:val="{A3487FC8-3F36-449C-93BC-51E8A217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62C"/>
    <w:pPr>
      <w:spacing w:after="200" w:line="276" w:lineRule="auto"/>
    </w:pPr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9F46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9F462C"/>
  </w:style>
  <w:style w:type="paragraph" w:styleId="Peu">
    <w:name w:val="footer"/>
    <w:basedOn w:val="Normal"/>
    <w:link w:val="PeuCar"/>
    <w:uiPriority w:val="99"/>
    <w:unhideWhenUsed/>
    <w:rsid w:val="009F46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9F4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5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C11D7-2441-4D94-BE2B-9B952EC0B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JOSE RIBA, AGATA</dc:creator>
  <cp:keywords/>
  <dc:description/>
  <cp:lastModifiedBy>Gomez Rodriguez, David</cp:lastModifiedBy>
  <cp:revision>5</cp:revision>
  <dcterms:created xsi:type="dcterms:W3CDTF">2025-07-24T10:19:00Z</dcterms:created>
  <dcterms:modified xsi:type="dcterms:W3CDTF">2025-09-26T09:11:00Z</dcterms:modified>
</cp:coreProperties>
</file>